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87990" w14:textId="66387B90" w:rsidR="00A95BBA" w:rsidRPr="00757BD1" w:rsidRDefault="00FA5C00" w:rsidP="00FA13BA">
      <w:pPr>
        <w:jc w:val="both"/>
        <w:rPr>
          <w:b/>
        </w:rPr>
      </w:pPr>
      <w:ins w:id="0" w:author="Vanlauwe, Bernard" w:date="2015-09-03T08:24:00Z">
        <w:r>
          <w:rPr>
            <w:b/>
          </w:rPr>
          <w:t xml:space="preserve">A case for </w:t>
        </w:r>
      </w:ins>
      <w:del w:id="1" w:author="Vanlauwe, Bernard" w:date="2015-09-03T08:24:00Z">
        <w:r w:rsidR="00757BD1" w:rsidRPr="00757BD1" w:rsidDel="00FA5C00">
          <w:rPr>
            <w:b/>
          </w:rPr>
          <w:delText xml:space="preserve">Why </w:delText>
        </w:r>
      </w:del>
      <w:ins w:id="2" w:author="Jeroen Groot" w:date="2015-09-02T08:39:00Z">
        <w:r w:rsidR="00B8642B">
          <w:rPr>
            <w:b/>
          </w:rPr>
          <w:t xml:space="preserve">integrated </w:t>
        </w:r>
      </w:ins>
      <w:r w:rsidR="00757BD1" w:rsidRPr="00757BD1">
        <w:rPr>
          <w:b/>
        </w:rPr>
        <w:t>systems research</w:t>
      </w:r>
      <w:del w:id="3" w:author="Vanlauwe, Bernard" w:date="2015-09-03T08:27:00Z">
        <w:r w:rsidR="00757BD1" w:rsidRPr="00757BD1" w:rsidDel="00B4377D">
          <w:rPr>
            <w:b/>
          </w:rPr>
          <w:delText>?</w:delText>
        </w:r>
      </w:del>
    </w:p>
    <w:p w14:paraId="299C9069" w14:textId="77777777" w:rsidR="00757BD1" w:rsidRDefault="00757BD1" w:rsidP="00FA13BA">
      <w:pPr>
        <w:jc w:val="both"/>
        <w:rPr>
          <w:ins w:id="4" w:author="Vanlauwe, Bernard" w:date="2015-09-03T08:27:00Z"/>
        </w:rPr>
      </w:pPr>
    </w:p>
    <w:p w14:paraId="1FE92F83" w14:textId="30ADE9F1" w:rsidR="00B4377D" w:rsidRPr="00B4377D" w:rsidRDefault="00B4377D" w:rsidP="00FA13BA">
      <w:pPr>
        <w:jc w:val="both"/>
        <w:rPr>
          <w:ins w:id="5" w:author="Vanlauwe, Bernard" w:date="2015-09-03T08:27:00Z"/>
          <w:highlight w:val="yellow"/>
          <w:rPrChange w:id="6" w:author="Vanlauwe, Bernard" w:date="2015-09-03T08:28:00Z">
            <w:rPr>
              <w:ins w:id="7" w:author="Vanlauwe, Bernard" w:date="2015-09-03T08:27:00Z"/>
            </w:rPr>
          </w:rPrChange>
        </w:rPr>
      </w:pPr>
      <w:ins w:id="8" w:author="Vanlauwe, Bernard" w:date="2015-09-03T08:27:00Z">
        <w:r w:rsidRPr="00B4377D">
          <w:rPr>
            <w:highlight w:val="yellow"/>
            <w:rPrChange w:id="9" w:author="Vanlauwe, Bernard" w:date="2015-09-03T08:28:00Z">
              <w:rPr/>
            </w:rPrChange>
          </w:rPr>
          <w:t>Notes:</w:t>
        </w:r>
      </w:ins>
    </w:p>
    <w:p w14:paraId="17AF070B" w14:textId="2C20E35A" w:rsidR="00B4377D" w:rsidRPr="00B4377D" w:rsidRDefault="00B4377D" w:rsidP="00B4377D">
      <w:pPr>
        <w:jc w:val="both"/>
        <w:rPr>
          <w:ins w:id="10" w:author="Vanlauwe, Bernard" w:date="2015-09-03T08:27:00Z"/>
          <w:highlight w:val="yellow"/>
          <w:rPrChange w:id="11" w:author="Vanlauwe, Bernard" w:date="2015-09-03T08:28:00Z">
            <w:rPr>
              <w:ins w:id="12" w:author="Vanlauwe, Bernard" w:date="2015-09-03T08:27:00Z"/>
            </w:rPr>
          </w:rPrChange>
        </w:rPr>
      </w:pPr>
      <w:ins w:id="13" w:author="Vanlauwe, Bernard" w:date="2015-09-03T08:27:00Z">
        <w:r w:rsidRPr="00B4377D">
          <w:rPr>
            <w:highlight w:val="yellow"/>
            <w:rPrChange w:id="14" w:author="Vanlauwe, Bernard" w:date="2015-09-03T08:28:00Z">
              <w:rPr/>
            </w:rPrChange>
          </w:rPr>
          <w:t>1. Insert a text box with examples of ISR vs ‘traditional’ research</w:t>
        </w:r>
      </w:ins>
    </w:p>
    <w:p w14:paraId="4FD07328" w14:textId="70098486" w:rsidR="00B4377D" w:rsidRDefault="00B4377D" w:rsidP="00FA13BA">
      <w:pPr>
        <w:jc w:val="both"/>
        <w:rPr>
          <w:ins w:id="15" w:author="Vanlauwe, Bernard" w:date="2015-09-03T08:27:00Z"/>
        </w:rPr>
      </w:pPr>
      <w:ins w:id="16" w:author="Vanlauwe, Bernard" w:date="2015-09-03T08:28:00Z">
        <w:r w:rsidRPr="00B4377D">
          <w:rPr>
            <w:highlight w:val="yellow"/>
            <w:rPrChange w:id="17" w:author="Vanlauwe, Bernard" w:date="2015-09-03T08:28:00Z">
              <w:rPr/>
            </w:rPrChange>
          </w:rPr>
          <w:t>2. Refer to efficiency, avoiding unintended consequences, compatibility, etc</w:t>
        </w:r>
      </w:ins>
    </w:p>
    <w:p w14:paraId="0ADE92B6" w14:textId="77777777" w:rsidR="00B4377D" w:rsidRDefault="00B4377D" w:rsidP="00FA13BA">
      <w:pPr>
        <w:jc w:val="both"/>
        <w:rPr>
          <w:ins w:id="18" w:author="Vanlauwe, Bernard" w:date="2015-09-03T08:24:00Z"/>
        </w:rPr>
      </w:pPr>
    </w:p>
    <w:p w14:paraId="358195BC" w14:textId="20BE7E96" w:rsidR="00FA5C00" w:rsidRDefault="00FA5C00" w:rsidP="00FA13BA">
      <w:pPr>
        <w:jc w:val="both"/>
        <w:rPr>
          <w:ins w:id="19" w:author="Vanlauwe, Bernard" w:date="2015-09-03T08:24:00Z"/>
        </w:rPr>
      </w:pPr>
      <w:ins w:id="20" w:author="Vanlauwe, Bernard" w:date="2015-09-03T08:24:00Z">
        <w:r w:rsidRPr="003D7F30">
          <w:rPr>
            <w:sz w:val="22"/>
            <w:szCs w:val="22"/>
          </w:rPr>
          <w:t xml:space="preserve">Integrated agricultural systems research </w:t>
        </w:r>
      </w:ins>
      <w:ins w:id="21" w:author="Vanlauwe, Bernard" w:date="2015-09-03T08:25:00Z">
        <w:r w:rsidR="00B4377D">
          <w:rPr>
            <w:sz w:val="22"/>
            <w:szCs w:val="22"/>
          </w:rPr>
          <w:t xml:space="preserve">(ISR) </w:t>
        </w:r>
      </w:ins>
      <w:ins w:id="22" w:author="Vanlauwe, Bernard" w:date="2015-09-03T08:24:00Z">
        <w:r w:rsidRPr="003D7F30">
          <w:rPr>
            <w:sz w:val="22"/>
            <w:szCs w:val="22"/>
          </w:rPr>
          <w:t xml:space="preserve">is needed because farm households face numerous and complex decisions as system managers themselves. </w:t>
        </w:r>
        <w:r>
          <w:rPr>
            <w:sz w:val="22"/>
            <w:szCs w:val="22"/>
          </w:rPr>
          <w:t>System r</w:t>
        </w:r>
        <w:r w:rsidRPr="003D7F30">
          <w:rPr>
            <w:sz w:val="22"/>
            <w:szCs w:val="22"/>
          </w:rPr>
          <w:t xml:space="preserve">esearch brings together ecosystem processes, including production as well as natural resources, household livelihood perspectives and the need to operate as an enterprise in engaging with the markets. It embraces innovative approaches that: (i) </w:t>
        </w:r>
        <w:r w:rsidRPr="003D7F30">
          <w:rPr>
            <w:sz w:val="22"/>
            <w:szCs w:val="22"/>
            <w:lang w:val="en-GB"/>
          </w:rPr>
          <w:t xml:space="preserve">aim at place-based system intensification and diversification beyond increases in single staple food productivity; (ii) pursue system intensification by minimizing trade-offs and exploiting synergies and complementarities between system components particularly tree-crop-livestock-soil-water interactions; (iii) </w:t>
        </w:r>
        <w:r w:rsidRPr="003D7F30">
          <w:rPr>
            <w:sz w:val="22"/>
            <w:szCs w:val="22"/>
          </w:rPr>
          <w:t>give</w:t>
        </w:r>
        <w:r w:rsidRPr="003D7F30">
          <w:rPr>
            <w:sz w:val="22"/>
            <w:szCs w:val="22"/>
            <w:lang w:val="en-GB"/>
          </w:rPr>
          <w:t xml:space="preserve"> equal importance to the system productivity, natural resource integrity as well as policies, markets &amp; institutions dimensions of farming and livelihood sys</w:t>
        </w:r>
        <w:bookmarkStart w:id="23" w:name="_GoBack"/>
        <w:bookmarkEnd w:id="23"/>
        <w:r w:rsidRPr="003D7F30">
          <w:rPr>
            <w:sz w:val="22"/>
            <w:szCs w:val="22"/>
            <w:lang w:val="en-GB"/>
          </w:rPr>
          <w:t xml:space="preserve">tems and recognizing their dynamic interactions as a key area for systems research; (iv) frame the integrated research approach within the context of farming systems at different levels of intensification thus allowing nuanced approaches to scaling up of best-fit technologies; and (v) take an explicit integrated methodological approach that blends local and technical knowledge on productivity enhancement linked to markets and the sustainable management of </w:t>
        </w:r>
      </w:ins>
      <w:ins w:id="24" w:author="Vanlauwe, Bernard" w:date="2015-09-03T08:29:00Z">
        <w:r w:rsidR="00B4377D">
          <w:rPr>
            <w:sz w:val="22"/>
            <w:szCs w:val="22"/>
            <w:lang w:val="en-GB"/>
          </w:rPr>
          <w:t>natural</w:t>
        </w:r>
      </w:ins>
      <w:ins w:id="25" w:author="Vanlauwe, Bernard" w:date="2015-09-03T08:24:00Z">
        <w:r w:rsidRPr="003D7F30">
          <w:rPr>
            <w:sz w:val="22"/>
            <w:szCs w:val="22"/>
            <w:lang w:val="en-GB"/>
          </w:rPr>
          <w:t xml:space="preserve"> resources.</w:t>
        </w:r>
      </w:ins>
    </w:p>
    <w:p w14:paraId="475A1261" w14:textId="77777777" w:rsidR="00FA5C00" w:rsidRDefault="00FA5C00" w:rsidP="00FA13BA">
      <w:pPr>
        <w:jc w:val="both"/>
      </w:pPr>
    </w:p>
    <w:p w14:paraId="62AF98DD" w14:textId="59F6A583" w:rsidR="002A48FF" w:rsidRDefault="00FA13BA" w:rsidP="00FA13BA">
      <w:pPr>
        <w:jc w:val="both"/>
      </w:pPr>
      <w:del w:id="26" w:author="Jeroen Groot" w:date="2015-09-02T08:39:00Z">
        <w:r w:rsidDel="00B8642B">
          <w:delText xml:space="preserve">Systems </w:delText>
        </w:r>
      </w:del>
      <w:ins w:id="27" w:author="Jeroen Groot" w:date="2015-09-02T08:39:00Z">
        <w:r w:rsidR="00B8642B">
          <w:t xml:space="preserve">Integrated systems </w:t>
        </w:r>
      </w:ins>
      <w:r>
        <w:t xml:space="preserve">research </w:t>
      </w:r>
      <w:del w:id="28" w:author="Vanlauwe, Bernard" w:date="2015-09-03T08:25:00Z">
        <w:r w:rsidDel="00B4377D">
          <w:delText>(</w:delText>
        </w:r>
      </w:del>
      <w:ins w:id="29" w:author="Jeroen Groot" w:date="2015-09-02T08:40:00Z">
        <w:del w:id="30" w:author="Vanlauwe, Bernard" w:date="2015-09-03T08:25:00Z">
          <w:r w:rsidR="00B8642B" w:rsidDel="00B4377D">
            <w:delText>I</w:delText>
          </w:r>
        </w:del>
      </w:ins>
      <w:del w:id="31" w:author="Vanlauwe, Bernard" w:date="2015-09-03T08:25:00Z">
        <w:r w:rsidDel="00B4377D">
          <w:delText>SR</w:delText>
        </w:r>
      </w:del>
      <w:ins w:id="32" w:author="Jeroen Groot" w:date="2015-09-02T08:40:00Z">
        <w:del w:id="33" w:author="Vanlauwe, Bernard" w:date="2015-09-03T08:25:00Z">
          <w:r w:rsidR="00B8642B" w:rsidDel="00B4377D">
            <w:delText>SR</w:delText>
          </w:r>
        </w:del>
      </w:ins>
      <w:del w:id="34" w:author="Vanlauwe, Bernard" w:date="2015-09-03T08:25:00Z">
        <w:r w:rsidDel="00B4377D">
          <w:delText xml:space="preserve">) </w:delText>
        </w:r>
      </w:del>
      <w:del w:id="35" w:author="Jeroen Groot" w:date="2015-09-02T08:35:00Z">
        <w:r w:rsidDel="0086426E">
          <w:delText xml:space="preserve">allows </w:delText>
        </w:r>
        <w:r w:rsidR="00D62779" w:rsidDel="0086426E">
          <w:delText>analysis of effects of</w:delText>
        </w:r>
      </w:del>
      <w:ins w:id="36" w:author="Jeroen Groot" w:date="2015-09-02T08:35:00Z">
        <w:r w:rsidR="0086426E">
          <w:t>supports adoption and</w:t>
        </w:r>
      </w:ins>
      <w:r w:rsidR="00D62779">
        <w:t xml:space="preserve"> </w:t>
      </w:r>
      <w:r>
        <w:t xml:space="preserve">integration of </w:t>
      </w:r>
      <w:ins w:id="37" w:author="Jeroen Groot" w:date="2015-09-02T08:34:00Z">
        <w:r w:rsidR="0086426E" w:rsidRPr="0086426E">
          <w:t>technical, market, governance and policy options capable of improving agricultural livelihood systems</w:t>
        </w:r>
      </w:ins>
      <w:del w:id="38" w:author="Jeroen Groot" w:date="2015-09-02T08:34:00Z">
        <w:r w:rsidDel="0086426E">
          <w:delText xml:space="preserve">innovations </w:delText>
        </w:r>
      </w:del>
      <w:del w:id="39" w:author="Jeroen Groot" w:date="2015-09-02T08:36:00Z">
        <w:r w:rsidDel="0086426E">
          <w:delText xml:space="preserve">into </w:delText>
        </w:r>
        <w:r w:rsidR="00C53163" w:rsidDel="0086426E">
          <w:delText xml:space="preserve">agricultural </w:delText>
        </w:r>
        <w:r w:rsidDel="0086426E">
          <w:delText>enterprises that comprise many activities and components</w:delText>
        </w:r>
      </w:del>
      <w:r>
        <w:t>.</w:t>
      </w:r>
      <w:ins w:id="40" w:author="Jeroen Groot" w:date="2015-09-02T08:34:00Z">
        <w:r w:rsidR="0086426E">
          <w:t xml:space="preserve"> </w:t>
        </w:r>
      </w:ins>
      <w:ins w:id="41" w:author="Jeroen Groot" w:date="2015-09-02T08:40:00Z">
        <w:r w:rsidR="00B8642B">
          <w:t>ISR</w:t>
        </w:r>
      </w:ins>
      <w:ins w:id="42" w:author="Jeroen Groot" w:date="2015-09-02T08:34:00Z">
        <w:r w:rsidR="0086426E">
          <w:t xml:space="preserve"> fosters</w:t>
        </w:r>
      </w:ins>
      <w:ins w:id="43" w:author="Jeroen Groot" w:date="2015-09-02T08:38:00Z">
        <w:r w:rsidR="0086426E">
          <w:t xml:space="preserve"> </w:t>
        </w:r>
      </w:ins>
      <w:ins w:id="44" w:author="Jeroen Groot" w:date="2015-09-02T08:46:00Z">
        <w:r w:rsidR="00C808DC">
          <w:t xml:space="preserve">connectivity with markets and value chains and </w:t>
        </w:r>
      </w:ins>
      <w:ins w:id="45" w:author="Jeroen Groot" w:date="2015-09-02T08:38:00Z">
        <w:r w:rsidR="0086426E">
          <w:t>collaboration among farming households, communities and development partners.</w:t>
        </w:r>
      </w:ins>
      <w:ins w:id="46" w:author="Jeroen Groot" w:date="2015-09-02T08:39:00Z">
        <w:r w:rsidR="00B8642B">
          <w:t xml:space="preserve"> </w:t>
        </w:r>
      </w:ins>
      <w:del w:id="47" w:author="Jeroen Groot" w:date="2015-09-02T08:33:00Z">
        <w:r w:rsidDel="00EA6618">
          <w:delText xml:space="preserve"> </w:delText>
        </w:r>
      </w:del>
      <w:r>
        <w:t>The</w:t>
      </w:r>
      <w:ins w:id="48" w:author="Jeroen Groot" w:date="2015-09-02T08:33:00Z">
        <w:r w:rsidR="00EA6618">
          <w:t xml:space="preserve"> activities and components</w:t>
        </w:r>
        <w:r w:rsidR="00EA6618" w:rsidDel="00EA6618">
          <w:t xml:space="preserve"> </w:t>
        </w:r>
      </w:ins>
      <w:ins w:id="49" w:author="Jeroen Groot" w:date="2015-09-02T08:39:00Z">
        <w:r w:rsidR="00B8642B">
          <w:t>in</w:t>
        </w:r>
      </w:ins>
      <w:ins w:id="50" w:author="Jeroen Groot" w:date="2015-09-02T08:33:00Z">
        <w:r w:rsidR="00EA6618">
          <w:t xml:space="preserve"> agricultural systems</w:t>
        </w:r>
      </w:ins>
      <w:del w:id="51" w:author="Jeroen Groot" w:date="2015-09-02T08:33:00Z">
        <w:r w:rsidDel="00EA6618">
          <w:delText>se</w:delText>
        </w:r>
      </w:del>
      <w:r>
        <w:t xml:space="preserve"> interact, and </w:t>
      </w:r>
      <w:del w:id="52" w:author="Jeroen Groot" w:date="2015-09-02T08:40:00Z">
        <w:r w:rsidDel="00B8642B">
          <w:delText>SR</w:delText>
        </w:r>
      </w:del>
      <w:ins w:id="53" w:author="Jeroen Groot" w:date="2015-09-02T08:40:00Z">
        <w:r w:rsidR="00B8642B">
          <w:t>ISR</w:t>
        </w:r>
      </w:ins>
      <w:r>
        <w:t xml:space="preserve"> can help to </w:t>
      </w:r>
      <w:r w:rsidR="00D62779">
        <w:t>quantify</w:t>
      </w:r>
      <w:r>
        <w:t xml:space="preserve"> and foresee how proposed changes affect the overall performance of the system</w:t>
      </w:r>
      <w:r w:rsidR="00D62779">
        <w:t xml:space="preserve"> for different </w:t>
      </w:r>
      <w:r w:rsidR="00D27190">
        <w:t>productive, socio-economic and environmental</w:t>
      </w:r>
      <w:r w:rsidR="00D62779">
        <w:t xml:space="preserve"> indicators</w:t>
      </w:r>
      <w:r>
        <w:t xml:space="preserve">. As such, </w:t>
      </w:r>
      <w:del w:id="54" w:author="Jeroen Groot" w:date="2015-09-02T08:40:00Z">
        <w:r w:rsidDel="00B8642B">
          <w:delText>SR</w:delText>
        </w:r>
      </w:del>
      <w:ins w:id="55" w:author="Jeroen Groot" w:date="2015-09-02T08:40:00Z">
        <w:r w:rsidR="00B8642B">
          <w:t>ISR</w:t>
        </w:r>
      </w:ins>
      <w:r>
        <w:t xml:space="preserve"> allows putting newly developed innovations and technologies in a larger perspective. By doing this, the focus </w:t>
      </w:r>
      <w:r w:rsidR="00D62779">
        <w:t xml:space="preserve">shifts </w:t>
      </w:r>
      <w:r>
        <w:t>from smaller to larger scales, for example by evaluating what the effect of a new crop variety is on biophysical aspects of the farm and landscape</w:t>
      </w:r>
      <w:r w:rsidR="00F11AB1">
        <w:t xml:space="preserve"> (productivity, mitigation of pollution</w:t>
      </w:r>
      <w:r w:rsidR="007975E0">
        <w:t>, etc.</w:t>
      </w:r>
      <w:r w:rsidR="00F11AB1">
        <w:t>)</w:t>
      </w:r>
      <w:r>
        <w:t>, but also on socio-economic</w:t>
      </w:r>
      <w:r w:rsidR="006907A4">
        <w:t xml:space="preserve"> aspects</w:t>
      </w:r>
      <w:r>
        <w:t xml:space="preserve"> </w:t>
      </w:r>
      <w:r w:rsidR="006907A4">
        <w:t>of</w:t>
      </w:r>
      <w:r>
        <w:t xml:space="preserve"> the household and community</w:t>
      </w:r>
      <w:r w:rsidR="00F11AB1">
        <w:t xml:space="preserve"> (income, </w:t>
      </w:r>
      <w:r w:rsidR="008D08E5">
        <w:t xml:space="preserve">gender </w:t>
      </w:r>
      <w:r w:rsidR="00F11AB1">
        <w:t>equity, etc.)</w:t>
      </w:r>
      <w:r>
        <w:t>.</w:t>
      </w:r>
      <w:del w:id="56" w:author="Jeroen Groot" w:date="2015-09-02T08:30:00Z">
        <w:r w:rsidR="002A48FF" w:rsidDel="002C63D9">
          <w:delText xml:space="preserve"> This aligns well with the perspective of farmers, who are essentially systems managers that consider management of crops, animal and other farm components in a coherent manner</w:delText>
        </w:r>
        <w:r w:rsidR="00084D1E" w:rsidDel="002C63D9">
          <w:delText>, and will reflect on consequences of changes for their farm and livelihood from multiple perspectives</w:delText>
        </w:r>
        <w:r w:rsidR="002A48FF" w:rsidDel="002C63D9">
          <w:delText>.</w:delText>
        </w:r>
      </w:del>
    </w:p>
    <w:p w14:paraId="4E26F499" w14:textId="46A3A1F5" w:rsidR="00340ECD" w:rsidRDefault="0086426E" w:rsidP="0086426E">
      <w:pPr>
        <w:jc w:val="both"/>
      </w:pPr>
      <w:ins w:id="57" w:author="Jeroen Groot" w:date="2015-09-02T08:39:00Z">
        <w:r w:rsidRPr="0086426E">
          <w:t>The research improves the understanding of place-based social, financial, technical and environmental contexts providing a knowledge resource to enhance the targeting and relevance of potential systems interventions with an aim to scale these out to simila</w:t>
        </w:r>
        <w:r>
          <w:t xml:space="preserve">r extrapolation domains. </w:t>
        </w:r>
      </w:ins>
      <w:del w:id="58" w:author="Jeroen Groot" w:date="2015-09-02T08:40:00Z">
        <w:r w:rsidR="00340ECD" w:rsidDel="00B8642B">
          <w:delText>SR</w:delText>
        </w:r>
      </w:del>
      <w:ins w:id="59" w:author="Jeroen Groot" w:date="2015-09-02T08:40:00Z">
        <w:r w:rsidR="00B8642B">
          <w:t>ISR</w:t>
        </w:r>
      </w:ins>
      <w:r w:rsidR="00340ECD">
        <w:t xml:space="preserve"> addresses the heterogeneities in landscapes and population</w:t>
      </w:r>
      <w:r w:rsidR="008E1248">
        <w:t>s</w:t>
      </w:r>
      <w:r w:rsidR="00340ECD">
        <w:t xml:space="preserve"> that are encountered when</w:t>
      </w:r>
      <w:r w:rsidR="00B63F3F">
        <w:t xml:space="preserve"> deploying innovations to larger target groups and</w:t>
      </w:r>
      <w:r w:rsidR="00340ECD">
        <w:t xml:space="preserve"> scaling </w:t>
      </w:r>
      <w:r w:rsidR="00361B36">
        <w:t>out</w:t>
      </w:r>
      <w:r w:rsidR="00340ECD">
        <w:t xml:space="preserve">. It acknowledges that the requirements for innovation and adaptation are dependent on the local biophysical conditions and </w:t>
      </w:r>
      <w:r w:rsidR="00017B7F">
        <w:t xml:space="preserve">on </w:t>
      </w:r>
      <w:r w:rsidR="00340ECD">
        <w:t xml:space="preserve">the endowment and socio-institutional setting of the household. Therefore, various methods such as </w:t>
      </w:r>
      <w:r w:rsidR="00D62779">
        <w:t xml:space="preserve">spatial </w:t>
      </w:r>
      <w:proofErr w:type="gramStart"/>
      <w:r w:rsidR="00D62779">
        <w:t>analysis</w:t>
      </w:r>
      <w:proofErr w:type="gramEnd"/>
      <w:r w:rsidR="00D62779">
        <w:t xml:space="preserve"> and </w:t>
      </w:r>
      <w:r w:rsidR="00340ECD">
        <w:t>household typologi</w:t>
      </w:r>
      <w:r w:rsidR="00D62779">
        <w:t>es are available to analyze these</w:t>
      </w:r>
      <w:r w:rsidR="00340ECD">
        <w:t xml:space="preserve"> </w:t>
      </w:r>
      <w:r w:rsidR="00D62779">
        <w:t>heterogeneities</w:t>
      </w:r>
      <w:r w:rsidR="00340ECD">
        <w:t xml:space="preserve"> and to exploit </w:t>
      </w:r>
      <w:r w:rsidR="00D62779">
        <w:t>them</w:t>
      </w:r>
      <w:r w:rsidR="00340ECD">
        <w:t xml:space="preserve"> to support scaling out of technologies. Moreover, </w:t>
      </w:r>
      <w:del w:id="60" w:author="Jeroen Groot" w:date="2015-09-02T08:40:00Z">
        <w:r w:rsidR="00340ECD" w:rsidDel="00B8642B">
          <w:delText>SR</w:delText>
        </w:r>
      </w:del>
      <w:ins w:id="61" w:author="Jeroen Groot" w:date="2015-09-02T08:40:00Z">
        <w:r w:rsidR="00B8642B">
          <w:t>ISR</w:t>
        </w:r>
      </w:ins>
      <w:r w:rsidR="00340ECD">
        <w:t xml:space="preserve"> can analyze the dynamics </w:t>
      </w:r>
      <w:r w:rsidR="00340ECD">
        <w:lastRenderedPageBreak/>
        <w:t xml:space="preserve">of systems over time, thus allowing assessment of interventions risks and </w:t>
      </w:r>
      <w:r w:rsidR="00235A03">
        <w:t xml:space="preserve">thereby guiding </w:t>
      </w:r>
      <w:r w:rsidR="000409FF">
        <w:t xml:space="preserve">a </w:t>
      </w:r>
      <w:r w:rsidR="00340ECD">
        <w:t xml:space="preserve">stepwise </w:t>
      </w:r>
      <w:r w:rsidR="000409FF">
        <w:t xml:space="preserve">approach to </w:t>
      </w:r>
      <w:r w:rsidR="00340ECD">
        <w:t xml:space="preserve">sustainable </w:t>
      </w:r>
      <w:r w:rsidR="00C53163">
        <w:t>intensification of agricultural production</w:t>
      </w:r>
      <w:r w:rsidR="00340ECD">
        <w:t>.</w:t>
      </w:r>
    </w:p>
    <w:p w14:paraId="4D0F96C7" w14:textId="67083EE4" w:rsidR="00767766" w:rsidRDefault="00C808DC" w:rsidP="00FA13BA">
      <w:pPr>
        <w:jc w:val="both"/>
      </w:pPr>
      <w:ins w:id="62" w:author="Jeroen Groot" w:date="2015-09-02T08:41:00Z">
        <w:r w:rsidRPr="00C808DC">
          <w:t xml:space="preserve">Systems research strengthens the science-policy interface that has prevented governments and international bodies from delivering changes on the ground to rural people.  </w:t>
        </w:r>
      </w:ins>
      <w:r w:rsidR="00060E76">
        <w:t xml:space="preserve">Since </w:t>
      </w:r>
      <w:del w:id="63" w:author="Jeroen Groot" w:date="2015-09-02T08:40:00Z">
        <w:r w:rsidR="00060E76" w:rsidDel="00B8642B">
          <w:delText>SR</w:delText>
        </w:r>
      </w:del>
      <w:ins w:id="64" w:author="Jeroen Groot" w:date="2015-09-02T08:40:00Z">
        <w:r w:rsidR="00B8642B">
          <w:t>ISR</w:t>
        </w:r>
      </w:ins>
      <w:r w:rsidR="00060E76">
        <w:t xml:space="preserve"> focuses on multiple performance dimensions (or goals) of systems</w:t>
      </w:r>
      <w:r w:rsidR="00F11AB1">
        <w:t xml:space="preserve"> at the same time</w:t>
      </w:r>
      <w:r w:rsidR="00060E76">
        <w:t xml:space="preserve">, it allows </w:t>
      </w:r>
      <w:r w:rsidR="00FB78F3">
        <w:t>quantifying</w:t>
      </w:r>
      <w:r w:rsidR="00060E76">
        <w:t xml:space="preserve"> tradeoffs and synergies among indicators in a st</w:t>
      </w:r>
      <w:r w:rsidR="00FF6BDB">
        <w:t>raightforward and intuitive way (Figure 1).</w:t>
      </w:r>
      <w:r w:rsidR="007E14C8">
        <w:t xml:space="preserve"> </w:t>
      </w:r>
      <w:r w:rsidR="00D27190">
        <w:t>Because</w:t>
      </w:r>
      <w:r w:rsidR="007E14C8">
        <w:t xml:space="preserve"> it provides insight into implications of adoption and </w:t>
      </w:r>
      <w:r w:rsidR="00F529FE">
        <w:t>behavioral</w:t>
      </w:r>
      <w:r w:rsidR="007E14C8">
        <w:t xml:space="preserve"> changes</w:t>
      </w:r>
      <w:r w:rsidR="00F529FE">
        <w:t xml:space="preserve"> at larger scales beyond the plot level, it is highly suitable for evaluation of development outcomes and can support identification of appropriate policy instruments, e.g. to choose between different incentive</w:t>
      </w:r>
      <w:r w:rsidR="00301C73">
        <w:t xml:space="preserve"> </w:t>
      </w:r>
      <w:r w:rsidR="00F529FE">
        <w:t>s</w:t>
      </w:r>
      <w:r w:rsidR="00301C73">
        <w:t>chemes</w:t>
      </w:r>
      <w:r w:rsidR="00F529FE">
        <w:t xml:space="preserve"> and extension efforts.</w:t>
      </w:r>
      <w:r w:rsidR="00761746">
        <w:t xml:space="preserve"> The tools used in </w:t>
      </w:r>
      <w:del w:id="65" w:author="Jeroen Groot" w:date="2015-09-02T08:40:00Z">
        <w:r w:rsidR="00761746" w:rsidDel="00B8642B">
          <w:delText>SR</w:delText>
        </w:r>
      </w:del>
      <w:ins w:id="66" w:author="Jeroen Groot" w:date="2015-09-02T08:40:00Z">
        <w:r w:rsidR="00B8642B">
          <w:t>ISR</w:t>
        </w:r>
      </w:ins>
      <w:r w:rsidR="00761746">
        <w:t xml:space="preserve"> allow the construction of ‘what if’ scenarios and exploration of windows of opportunity for </w:t>
      </w:r>
      <w:r w:rsidR="00F072FF">
        <w:t xml:space="preserve">future </w:t>
      </w:r>
      <w:r w:rsidR="00761746">
        <w:t>development</w:t>
      </w:r>
      <w:r w:rsidR="00F072FF">
        <w:t xml:space="preserve"> and system dynamics</w:t>
      </w:r>
      <w:r w:rsidR="00761746">
        <w:t>.</w:t>
      </w:r>
      <w:r w:rsidR="00F072FF">
        <w:t xml:space="preserve"> These explorations can be performed under different scenarios of changes in external conditions such as polici</w:t>
      </w:r>
      <w:r w:rsidR="00D27190">
        <w:t>e</w:t>
      </w:r>
      <w:r w:rsidR="00F072FF">
        <w:t xml:space="preserve">s, markets, </w:t>
      </w:r>
      <w:r w:rsidR="00D27190">
        <w:t xml:space="preserve">and </w:t>
      </w:r>
      <w:r w:rsidR="00F072FF">
        <w:t xml:space="preserve">biophysical and climatic conditions. This allows a quantitative assessment of </w:t>
      </w:r>
      <w:r w:rsidR="009A5F28">
        <w:t xml:space="preserve">adaptability and </w:t>
      </w:r>
      <w:r w:rsidR="00F072FF">
        <w:t>resilience to for instance climate change</w:t>
      </w:r>
      <w:r w:rsidR="00D27190">
        <w:t>, policy regimes</w:t>
      </w:r>
      <w:r w:rsidR="00F072FF">
        <w:t xml:space="preserve"> and market volatility.</w:t>
      </w:r>
    </w:p>
    <w:p w14:paraId="17A52F6D" w14:textId="047919BA" w:rsidR="0091683F" w:rsidRDefault="0091683F" w:rsidP="00D27190">
      <w:pPr>
        <w:jc w:val="both"/>
        <w:rPr>
          <w:ins w:id="67" w:author="Jeroen Groot" w:date="2015-09-02T08:32:00Z"/>
        </w:rPr>
      </w:pPr>
    </w:p>
    <w:p w14:paraId="114FB078" w14:textId="77777777" w:rsidR="00EA6618" w:rsidRDefault="00EA6618" w:rsidP="00D27190">
      <w:pPr>
        <w:jc w:val="both"/>
        <w:rPr>
          <w:ins w:id="68" w:author="Jeroen Groot" w:date="2015-09-02T08:32:00Z"/>
        </w:rPr>
      </w:pPr>
    </w:p>
    <w:p w14:paraId="3FD2DCAA" w14:textId="77777777" w:rsidR="00EA6618" w:rsidRDefault="00EA6618" w:rsidP="00EA6618">
      <w:pPr>
        <w:jc w:val="both"/>
      </w:pPr>
    </w:p>
    <w:p w14:paraId="17682AFF" w14:textId="77777777" w:rsidR="00EA6618" w:rsidRDefault="00EA6618" w:rsidP="00EA6618">
      <w:pPr>
        <w:jc w:val="center"/>
      </w:pPr>
      <w:r w:rsidRPr="00092B37">
        <w:rPr>
          <w:noProof/>
        </w:rPr>
        <w:drawing>
          <wp:inline distT="0" distB="0" distL="0" distR="0" wp14:anchorId="4906D9D4" wp14:editId="26DF6F23">
            <wp:extent cx="4399334" cy="2803048"/>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7"/>
                    <a:stretch>
                      <a:fillRect/>
                    </a:stretch>
                  </pic:blipFill>
                  <pic:spPr>
                    <a:xfrm>
                      <a:off x="0" y="0"/>
                      <a:ext cx="4399922" cy="2803422"/>
                    </a:xfrm>
                    <a:prstGeom prst="rect">
                      <a:avLst/>
                    </a:prstGeom>
                  </pic:spPr>
                </pic:pic>
              </a:graphicData>
            </a:graphic>
          </wp:inline>
        </w:drawing>
      </w:r>
    </w:p>
    <w:p w14:paraId="124625D2" w14:textId="77777777" w:rsidR="00EA6618" w:rsidRDefault="00EA6618" w:rsidP="00EA6618">
      <w:pPr>
        <w:jc w:val="both"/>
      </w:pPr>
      <w:r>
        <w:t>Figure 1. Illustration of model-based analysis of a trade-off (dotted, red line) between productivity and natural resources indicators, as affected by differences in land-use within a given landscape. Each circle represents an alternative way to manage the landscape; the red circle indicates the original performance.</w:t>
      </w:r>
    </w:p>
    <w:p w14:paraId="2825B112" w14:textId="77777777" w:rsidR="00EA6618" w:rsidRDefault="00EA6618" w:rsidP="00EA6618">
      <w:pPr>
        <w:jc w:val="both"/>
      </w:pPr>
    </w:p>
    <w:p w14:paraId="39319FF9" w14:textId="77777777" w:rsidR="00EA6618" w:rsidRDefault="00EA6618" w:rsidP="00D27190">
      <w:pPr>
        <w:jc w:val="both"/>
      </w:pPr>
    </w:p>
    <w:sectPr w:rsidR="00EA6618" w:rsidSect="00757BD1">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72425" w14:textId="77777777" w:rsidR="00BE1E92" w:rsidRDefault="00BE1E92" w:rsidP="00757BD1">
      <w:r>
        <w:separator/>
      </w:r>
    </w:p>
  </w:endnote>
  <w:endnote w:type="continuationSeparator" w:id="0">
    <w:p w14:paraId="0527CAE2" w14:textId="77777777" w:rsidR="00BE1E92" w:rsidRDefault="00BE1E92" w:rsidP="0075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4E09B" w14:textId="77777777" w:rsidR="0086426E" w:rsidRDefault="0086426E" w:rsidP="00757B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997101" w14:textId="77777777" w:rsidR="0086426E" w:rsidRDefault="0086426E" w:rsidP="00757B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D6D4E" w14:textId="77777777" w:rsidR="0086426E" w:rsidRDefault="0086426E" w:rsidP="00757B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377D">
      <w:rPr>
        <w:rStyle w:val="PageNumber"/>
        <w:noProof/>
      </w:rPr>
      <w:t>2</w:t>
    </w:r>
    <w:r>
      <w:rPr>
        <w:rStyle w:val="PageNumber"/>
      </w:rPr>
      <w:fldChar w:fldCharType="end"/>
    </w:r>
  </w:p>
  <w:p w14:paraId="5EB707E6" w14:textId="77777777" w:rsidR="0086426E" w:rsidRDefault="0086426E" w:rsidP="00757BD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E6A4C" w14:textId="77777777" w:rsidR="00BE1E92" w:rsidRDefault="00BE1E92" w:rsidP="00757BD1">
      <w:r>
        <w:separator/>
      </w:r>
    </w:p>
  </w:footnote>
  <w:footnote w:type="continuationSeparator" w:id="0">
    <w:p w14:paraId="55D59FFC" w14:textId="77777777" w:rsidR="00BE1E92" w:rsidRDefault="00BE1E92" w:rsidP="00757B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E5CB5"/>
    <w:multiLevelType w:val="hybridMultilevel"/>
    <w:tmpl w:val="0D5A9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4403E"/>
    <w:multiLevelType w:val="hybridMultilevel"/>
    <w:tmpl w:val="9B8E4642"/>
    <w:lvl w:ilvl="0" w:tplc="EAF68DE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lauwe, Bernard">
    <w15:presenceInfo w15:providerId="AD" w15:userId="S-1-5-21-3024724853-463692395-218730881-1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BD1"/>
    <w:rsid w:val="00017B7F"/>
    <w:rsid w:val="000409FF"/>
    <w:rsid w:val="00060E76"/>
    <w:rsid w:val="00084D1E"/>
    <w:rsid w:val="00092B37"/>
    <w:rsid w:val="00145836"/>
    <w:rsid w:val="0019350D"/>
    <w:rsid w:val="001E4485"/>
    <w:rsid w:val="00235A03"/>
    <w:rsid w:val="002A48FF"/>
    <w:rsid w:val="002C63D9"/>
    <w:rsid w:val="00301C73"/>
    <w:rsid w:val="00340ECD"/>
    <w:rsid w:val="00361B36"/>
    <w:rsid w:val="003F112D"/>
    <w:rsid w:val="004A2D90"/>
    <w:rsid w:val="00511F5F"/>
    <w:rsid w:val="006907A4"/>
    <w:rsid w:val="00757BD1"/>
    <w:rsid w:val="00761746"/>
    <w:rsid w:val="00767766"/>
    <w:rsid w:val="007975E0"/>
    <w:rsid w:val="007E14C8"/>
    <w:rsid w:val="0086426E"/>
    <w:rsid w:val="008D08E5"/>
    <w:rsid w:val="008E1248"/>
    <w:rsid w:val="0091683F"/>
    <w:rsid w:val="009A5F28"/>
    <w:rsid w:val="00A95BBA"/>
    <w:rsid w:val="00B4377D"/>
    <w:rsid w:val="00B63F3F"/>
    <w:rsid w:val="00B8642B"/>
    <w:rsid w:val="00BE1E92"/>
    <w:rsid w:val="00C53163"/>
    <w:rsid w:val="00C808DC"/>
    <w:rsid w:val="00D27190"/>
    <w:rsid w:val="00D62779"/>
    <w:rsid w:val="00DB04BC"/>
    <w:rsid w:val="00EA6618"/>
    <w:rsid w:val="00F072FF"/>
    <w:rsid w:val="00F11AB1"/>
    <w:rsid w:val="00F528E4"/>
    <w:rsid w:val="00F529FE"/>
    <w:rsid w:val="00FA13BA"/>
    <w:rsid w:val="00FA5C00"/>
    <w:rsid w:val="00FB78F3"/>
    <w:rsid w:val="00FF6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CE71F"/>
  <w14:defaultImageDpi w14:val="300"/>
  <w15:docId w15:val="{D62F1805-8FF6-4A1D-A9FC-6092207F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57BD1"/>
    <w:pPr>
      <w:tabs>
        <w:tab w:val="center" w:pos="4320"/>
        <w:tab w:val="right" w:pos="8640"/>
      </w:tabs>
    </w:pPr>
  </w:style>
  <w:style w:type="character" w:customStyle="1" w:styleId="FooterChar">
    <w:name w:val="Footer Char"/>
    <w:basedOn w:val="DefaultParagraphFont"/>
    <w:link w:val="Footer"/>
    <w:uiPriority w:val="99"/>
    <w:rsid w:val="00757BD1"/>
  </w:style>
  <w:style w:type="character" w:styleId="PageNumber">
    <w:name w:val="page number"/>
    <w:basedOn w:val="DefaultParagraphFont"/>
    <w:uiPriority w:val="99"/>
    <w:semiHidden/>
    <w:unhideWhenUsed/>
    <w:rsid w:val="00757BD1"/>
  </w:style>
  <w:style w:type="paragraph" w:styleId="BalloonText">
    <w:name w:val="Balloon Text"/>
    <w:basedOn w:val="Normal"/>
    <w:link w:val="BalloonTextChar"/>
    <w:uiPriority w:val="99"/>
    <w:semiHidden/>
    <w:unhideWhenUsed/>
    <w:rsid w:val="00757B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7BD1"/>
    <w:rPr>
      <w:rFonts w:ascii="Lucida Grande" w:hAnsi="Lucida Grande" w:cs="Lucida Grande"/>
      <w:sz w:val="18"/>
      <w:szCs w:val="18"/>
    </w:rPr>
  </w:style>
  <w:style w:type="paragraph" w:styleId="ListParagraph">
    <w:name w:val="List Paragraph"/>
    <w:basedOn w:val="Normal"/>
    <w:uiPriority w:val="34"/>
    <w:qFormat/>
    <w:rsid w:val="00F52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802</TotalTime>
  <Pages>2</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WUR</Company>
  <LinksUpToDate>false</LinksUpToDate>
  <CharactersWithSpaces>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Groot</dc:creator>
  <cp:keywords/>
  <dc:description/>
  <cp:lastModifiedBy>Vanlauwe, Bernard</cp:lastModifiedBy>
  <cp:revision>4</cp:revision>
  <dcterms:created xsi:type="dcterms:W3CDTF">2015-09-02T16:05:00Z</dcterms:created>
  <dcterms:modified xsi:type="dcterms:W3CDTF">2015-09-03T05:29:00Z</dcterms:modified>
</cp:coreProperties>
</file>